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28C7B01" w:rsidR="003243D2" w:rsidRPr="005428A0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</w:t>
    </w:r>
    <w:r w:rsidR="005428A0">
      <w:rPr>
        <w:rFonts w:ascii="Arial" w:hAnsi="Arial" w:cs="Arial"/>
      </w:rPr>
      <w:tab/>
    </w:r>
    <w:r w:rsidR="003243D2" w:rsidRPr="005428A0">
      <w:rPr>
        <w:rFonts w:ascii="Arial" w:hAnsi="Arial" w:cs="Arial"/>
        <w:color w:val="000000" w:themeColor="text1"/>
      </w:rPr>
      <w:t>Příloha</w:t>
    </w:r>
    <w:r w:rsidR="003243D2" w:rsidRPr="005428A0">
      <w:rPr>
        <w:color w:val="000000" w:themeColor="text1"/>
      </w:rPr>
      <w:t xml:space="preserve"> č.</w:t>
    </w:r>
    <w:r w:rsidR="005428A0">
      <w:rPr>
        <w:color w:val="000000" w:themeColor="text1"/>
      </w:rPr>
      <w:t xml:space="preserve"> 13</w:t>
    </w:r>
    <w:del w:id="1" w:author="Beranová Ivana Bc." w:date="2023-05-11T07:39:00Z">
      <w:r w:rsidR="003243D2" w:rsidRPr="005428A0" w:rsidDel="005428A0">
        <w:rPr>
          <w:color w:val="000000" w:themeColor="text1"/>
        </w:rPr>
        <w:delText xml:space="preserve"> </w:delText>
      </w:r>
    </w:del>
    <w:r w:rsidR="003243D2" w:rsidRPr="005428A0">
      <w:rPr>
        <w:color w:val="000000" w:themeColor="text1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069462">
    <w:abstractNumId w:val="3"/>
  </w:num>
  <w:num w:numId="2" w16cid:durableId="519468706">
    <w:abstractNumId w:val="2"/>
  </w:num>
  <w:num w:numId="3" w16cid:durableId="1900362985">
    <w:abstractNumId w:val="1"/>
  </w:num>
  <w:num w:numId="4" w16cid:durableId="901062060">
    <w:abstractNumId w:val="4"/>
  </w:num>
  <w:num w:numId="5" w16cid:durableId="900755283">
    <w:abstractNumId w:val="5"/>
  </w:num>
  <w:num w:numId="6" w16cid:durableId="18536428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2134087">
    <w:abstractNumId w:val="0"/>
  </w:num>
  <w:num w:numId="8" w16cid:durableId="1315180082">
    <w:abstractNumId w:val="8"/>
  </w:num>
  <w:num w:numId="9" w16cid:durableId="251663152">
    <w:abstractNumId w:val="7"/>
  </w:num>
  <w:num w:numId="10" w16cid:durableId="190370822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anová Ivana Bc.">
    <w15:presenceInfo w15:providerId="AD" w15:userId="S::i.beranova@spucr.cz::eee7a5f5-100a-4866-8e14-282577fa59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28A0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542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2023-05-11T05:40:00Z</dcterms:modified>
</cp:coreProperties>
</file>